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40"/>
          <w:szCs w:val="40"/>
        </w:rPr>
        <w:t xml:space="preserve">JMENOVÁNÍ 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KOORDINÁTORA  BEZPEČNOSTI  A  OCHRANY  ZDRAVÍ </w:t>
      </w:r>
    </w:p>
    <w:p>
      <w:pPr>
        <w:pStyle w:val="Normal"/>
        <w:widowControl w:val="false"/>
        <w:jc w:val="center"/>
        <w:rPr>
          <w:sz w:val="22"/>
          <w:szCs w:val="22"/>
        </w:rPr>
      </w:pPr>
      <w:r>
        <w:rPr>
          <w:b/>
          <w:sz w:val="28"/>
          <w:szCs w:val="28"/>
        </w:rPr>
        <w:t>PŘI  PRÁCI  NA  STAVENIŠTI</w:t>
      </w:r>
    </w:p>
    <w:p>
      <w:pPr>
        <w:pStyle w:val="Normal"/>
        <w:widowControl w:val="false"/>
        <w:spacing w:before="80"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 souladu se zákonem č. 309/2006 Sb., kterým se upravují další požadavky bezpečnosti a 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/>
      </w:pPr>
      <w:r>
        <w:rPr/>
      </w:r>
    </w:p>
    <w:p>
      <w:pPr>
        <w:pStyle w:val="Nadpis1"/>
        <w:numPr>
          <w:ilvl w:val="0"/>
          <w:numId w:val="1"/>
        </w:numPr>
        <w:jc w:val="left"/>
        <w:rPr/>
      </w:pPr>
      <w:r>
        <w:rPr>
          <w:rFonts w:cs="Times New Roman" w:ascii="Times New Roman" w:hAnsi="Times New Roman"/>
        </w:rPr>
        <w:t>MĚSTO Nové Město na Moravě</w:t>
      </w:r>
    </w:p>
    <w:p>
      <w:pPr>
        <w:pStyle w:val="Zpat"/>
        <w:rPr/>
      </w:pPr>
      <w:r>
        <w:rPr/>
        <w:t xml:space="preserve">Vratislavovo náměstí 103, 592 31 Nové Město na Moravě </w:t>
      </w:r>
    </w:p>
    <w:p>
      <w:pPr>
        <w:pStyle w:val="Zpat"/>
        <w:rPr>
          <w:lang w:eastAsia="cs-CZ"/>
        </w:rPr>
      </w:pPr>
      <w:r>
        <w:rPr/>
        <w:t xml:space="preserve">IČ: 00294900  </w:t>
      </w:r>
    </w:p>
    <w:p>
      <w:pPr>
        <w:pStyle w:val="Zpat"/>
        <w:rPr/>
      </w:pPr>
      <w:r>
        <w:rPr>
          <w:lang w:eastAsia="cs-CZ"/>
        </w:rPr>
        <w:t>zastoupené Michalem Šmardou, starostou města</w:t>
      </w:r>
    </w:p>
    <w:p>
      <w:pPr>
        <w:pStyle w:val="Normal"/>
        <w:widowControl w:val="false"/>
        <w:jc w:val="both"/>
        <w:rPr>
          <w:u w:val="single"/>
        </w:rPr>
      </w:pPr>
      <w:r>
        <w:rPr/>
        <w:t>(dále jen „stavebník“)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/>
      </w:pPr>
      <w:r>
        <w:rPr/>
        <w:t xml:space="preserve">jakožto stavebník stavby </w:t>
      </w:r>
      <w:r>
        <w:rPr>
          <w:rFonts w:eastAsia="Times New Roman" w:cs="Times New Roman"/>
          <w:b/>
          <w:bCs/>
          <w:color w:val="auto"/>
          <w:kern w:val="0"/>
          <w:sz w:val="24"/>
          <w:szCs w:val="24"/>
          <w:lang w:val="cs-CZ" w:eastAsia="zh-CN" w:bidi="ar-SA"/>
        </w:rPr>
        <w:t>“</w:t>
      </w:r>
      <w:del w:id="0" w:author="Neznámý autor" w:date="2025-03-19T09:33:58Z">
        <w:r>
          <w:rPr>
            <w:rFonts w:eastAsia="Times New Roman" w:cs="Times New Roman"/>
            <w:b/>
            <w:bCs/>
            <w:color w:val="auto"/>
            <w:kern w:val="0"/>
            <w:sz w:val="24"/>
            <w:szCs w:val="24"/>
            <w:lang w:val="cs-CZ" w:eastAsia="zh-CN" w:bidi="ar-SA"/>
          </w:rPr>
          <w:delText>Rekonstrukce střechy ZŠ Pohledec</w:delText>
        </w:r>
      </w:del>
      <w:ins w:id="1" w:author="Neznámý autor" w:date="2025-03-19T09:33:58Z">
        <w:r>
          <w:rPr>
            <w:rFonts w:eastAsia="Times New Roman" w:cs="Arial"/>
            <w:b/>
            <w:bCs/>
            <w:color w:val="auto"/>
            <w:kern w:val="0"/>
            <w:sz w:val="22"/>
            <w:szCs w:val="22"/>
            <w:lang w:val="cs-CZ" w:eastAsia="zh-CN" w:bidi="ar-SA"/>
          </w:rPr>
          <w:t xml:space="preserve">Kompletní dodávka a montáž </w:t>
        </w:r>
      </w:ins>
      <w:ins w:id="2" w:author="Neznámý autor" w:date="2025-03-19T09:33:58Z">
        <w:r>
          <w:rPr>
            <w:rFonts w:eastAsia="Times New Roman" w:cs="Times New Roman"/>
            <w:b/>
            <w:bCs/>
            <w:color w:val="auto"/>
            <w:kern w:val="0"/>
            <w:sz w:val="22"/>
            <w:szCs w:val="22"/>
            <w:lang w:val="cs-CZ" w:eastAsia="zh-CN" w:bidi="ar-SA"/>
          </w:rPr>
          <w:t xml:space="preserve">osobního výtahu do stávající výtahové šachty v objektu NSS, Nové Město na Moravě </w:t>
        </w:r>
      </w:ins>
      <w:r>
        <w:rPr>
          <w:rFonts w:eastAsia="Times New Roman" w:cs="Times New Roman"/>
          <w:b/>
          <w:bCs/>
          <w:color w:val="000000"/>
          <w:kern w:val="0"/>
          <w:sz w:val="24"/>
          <w:szCs w:val="24"/>
          <w:shd w:fill="auto" w:val="clear"/>
          <w:lang w:val="cs-CZ" w:eastAsia="zh-CN" w:bidi="ar-SA"/>
        </w:rPr>
        <w:t>“</w:t>
      </w:r>
      <w:r>
        <w:rPr>
          <w:rFonts w:eastAsia="Times New Roman" w:cs="Times New Roman"/>
          <w:b/>
          <w:color w:val="000000"/>
          <w:kern w:val="0"/>
          <w:sz w:val="24"/>
          <w:szCs w:val="24"/>
          <w:shd w:fill="auto" w:val="clear"/>
          <w:lang w:val="cs-CZ" w:eastAsia="zh-CN" w:bidi="ar-SA"/>
        </w:rPr>
        <w:t xml:space="preserve"> </w:t>
      </w:r>
      <w:r>
        <w:rPr>
          <w:shd w:fill="auto" w:val="clear"/>
        </w:rPr>
        <w:t>(</w:t>
      </w:r>
      <w:r>
        <w:rPr/>
        <w:t>v rozsahu smlouvy o dílo se zhotovitelem stavby)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>
          <w:u w:val="single"/>
        </w:rPr>
      </w:pPr>
      <w:r>
        <w:rPr/>
        <w:t xml:space="preserve">tímto jmenuje 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>
          <w:highlight w:val="yellow"/>
        </w:rPr>
      </w:pPr>
      <w:r>
        <w:rPr>
          <w:b/>
          <w:highlight w:val="yellow"/>
        </w:rPr>
        <w:t>obchodní název / jméno a příjmení</w:t>
      </w:r>
    </w:p>
    <w:p>
      <w:pPr>
        <w:pStyle w:val="Normal"/>
        <w:widowControl w:val="false"/>
        <w:jc w:val="both"/>
        <w:rPr/>
      </w:pPr>
      <w:r>
        <w:rPr>
          <w:highlight w:val="yellow"/>
        </w:rPr>
        <w:t>se sídlem / sídlo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 xml:space="preserve">IČ:  </w:t>
      </w:r>
      <w:r>
        <w:rPr>
          <w:highlight w:val="yellow"/>
        </w:rPr>
        <w:t>…………………….</w:t>
      </w:r>
    </w:p>
    <w:p>
      <w:pPr>
        <w:pStyle w:val="Normal"/>
        <w:widowControl w:val="false"/>
        <w:jc w:val="both"/>
        <w:rPr/>
      </w:pPr>
      <w:r>
        <w:rPr/>
        <w:t xml:space="preserve">Evidenční číslo osvědčení: </w:t>
      </w:r>
      <w:r>
        <w:rPr>
          <w:highlight w:val="yellow"/>
        </w:rPr>
        <w:t>………………….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>(dále jen „koordinátor“)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jc w:val="both"/>
        <w:rPr/>
      </w:pPr>
      <w:r>
        <w:rPr>
          <w:b/>
        </w:rPr>
        <w:t>koordinátorem bezpečnosti a ochrany zdraví při práci na staveništi</w:t>
      </w:r>
      <w:r>
        <w:rPr/>
        <w:t xml:space="preserve"> výše uvedené stavby, a to v rozsahu povinností stanovených na výkon koordinátora stavby zákonem č. 309/2006 Sb. a nařízením vlády č. 591/2006 Sb.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Stavebník tímto jmenováním současně zmocňuje koordinátora ke všem úkonům a právním jednáním, které bude nezbytné při plnění funkce koordinátora učinit.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Koordinátor podpisem tohoto jmenování funkci koordinátora přijímá.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v Novém Městě na Moravě </w:t>
        <w:tab/>
        <w:t xml:space="preserve">v </w:t>
      </w:r>
      <w:r>
        <w:rPr>
          <w:highlight w:val="yellow"/>
        </w:rPr>
        <w:t>…………………………</w:t>
      </w:r>
      <w:r>
        <w:rPr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dne </w:t>
        <w:tab/>
        <w:t xml:space="preserve">dne </w:t>
      </w:r>
      <w:r>
        <w:rPr>
          <w:highlight w:val="yellow"/>
        </w:rPr>
        <w:t>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  <w:t>Stavebník:</w:t>
        <w:tab/>
        <w:t>Koordinátor: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/>
        <w:t>...................................................................</w:t>
        <w:tab/>
        <w:t>...............................................................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/>
      </w:pPr>
      <w:r>
        <w:rPr>
          <w:sz w:val="22"/>
          <w:szCs w:val="22"/>
        </w:rPr>
        <w:tab/>
        <w:t>Michal Šmarda</w:t>
        <w:tab/>
        <w:tab/>
      </w:r>
      <w:r>
        <w:rPr>
          <w:sz w:val="22"/>
          <w:szCs w:val="22"/>
          <w:highlight w:val="yellow"/>
        </w:rPr>
        <w:t>…………………….</w:t>
      </w:r>
      <w:r>
        <w:rPr>
          <w:sz w:val="22"/>
          <w:szCs w:val="22"/>
        </w:rPr>
        <w:t xml:space="preserve">                  </w:t>
        <w:tab/>
        <w:t xml:space="preserve">starosta                                                                       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107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ind w:right="360" w:hanging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a647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cs-CZ" w:eastAsia="zh-CN" w:bidi="ar-SA"/>
    </w:rPr>
  </w:style>
  <w:style w:type="paragraph" w:styleId="Nadpis1">
    <w:name w:val="Heading 1"/>
    <w:basedOn w:val="Normal"/>
    <w:next w:val="Normal"/>
    <w:qFormat/>
    <w:rsid w:val="00ea6476"/>
    <w:pPr>
      <w:keepNext w:val="true"/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al"/>
    <w:next w:val="Normal"/>
    <w:qFormat/>
    <w:rsid w:val="00ea6476"/>
    <w:pPr>
      <w:keepNext w:val="true"/>
      <w:outlineLvl w:val="1"/>
    </w:pPr>
    <w:rPr>
      <w:i/>
      <w:szCs w:val="20"/>
    </w:rPr>
  </w:style>
  <w:style w:type="paragraph" w:styleId="Nadpis3">
    <w:name w:val="Heading 3"/>
    <w:basedOn w:val="Normal"/>
    <w:next w:val="Normal"/>
    <w:qFormat/>
    <w:rsid w:val="00ea6476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al"/>
    <w:next w:val="Normal"/>
    <w:qFormat/>
    <w:rsid w:val="00ea6476"/>
    <w:pPr>
      <w:keepNext w:val="true"/>
      <w:outlineLvl w:val="3"/>
    </w:pPr>
    <w:rPr>
      <w:rFonts w:ascii="Arial" w:hAnsi="Arial" w:cs="Arial"/>
      <w:b/>
      <w:bCs/>
      <w:color w:val="FF6600"/>
    </w:rPr>
  </w:style>
  <w:style w:type="paragraph" w:styleId="Nadpis5">
    <w:name w:val="Heading 5"/>
    <w:basedOn w:val="Normal"/>
    <w:next w:val="Normal"/>
    <w:qFormat/>
    <w:rsid w:val="00ea6476"/>
    <w:pPr>
      <w:keepNext w:val="true"/>
      <w:widowControl w:val="false"/>
      <w:tabs>
        <w:tab w:val="left" w:pos="709" w:leader="none"/>
        <w:tab w:val="left" w:pos="4536" w:leader="none"/>
      </w:tabs>
      <w:ind w:left="360" w:hanging="0"/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a6476"/>
    <w:rPr>
      <w:b w:val="false"/>
    </w:rPr>
  </w:style>
  <w:style w:type="character" w:styleId="WW8Num1z1" w:customStyle="1">
    <w:name w:val="WW8Num1z1"/>
    <w:qFormat/>
    <w:rsid w:val="00ea6476"/>
    <w:rPr/>
  </w:style>
  <w:style w:type="character" w:styleId="WW8Num1z2" w:customStyle="1">
    <w:name w:val="WW8Num1z2"/>
    <w:qFormat/>
    <w:rsid w:val="00ea6476"/>
    <w:rPr/>
  </w:style>
  <w:style w:type="character" w:styleId="WW8Num1z3" w:customStyle="1">
    <w:name w:val="WW8Num1z3"/>
    <w:qFormat/>
    <w:rsid w:val="00ea6476"/>
    <w:rPr/>
  </w:style>
  <w:style w:type="character" w:styleId="WW8Num1z4" w:customStyle="1">
    <w:name w:val="WW8Num1z4"/>
    <w:qFormat/>
    <w:rsid w:val="00ea6476"/>
    <w:rPr/>
  </w:style>
  <w:style w:type="character" w:styleId="WW8Num1z5" w:customStyle="1">
    <w:name w:val="WW8Num1z5"/>
    <w:qFormat/>
    <w:rsid w:val="00ea6476"/>
    <w:rPr/>
  </w:style>
  <w:style w:type="character" w:styleId="WW8Num1z6" w:customStyle="1">
    <w:name w:val="WW8Num1z6"/>
    <w:qFormat/>
    <w:rsid w:val="00ea6476"/>
    <w:rPr/>
  </w:style>
  <w:style w:type="character" w:styleId="WW8Num1z7" w:customStyle="1">
    <w:name w:val="WW8Num1z7"/>
    <w:qFormat/>
    <w:rsid w:val="00ea6476"/>
    <w:rPr/>
  </w:style>
  <w:style w:type="character" w:styleId="WW8Num1z8" w:customStyle="1">
    <w:name w:val="WW8Num1z8"/>
    <w:qFormat/>
    <w:rsid w:val="00ea6476"/>
    <w:rPr/>
  </w:style>
  <w:style w:type="character" w:styleId="WW8Num2z0" w:customStyle="1">
    <w:name w:val="WW8Num2z0"/>
    <w:qFormat/>
    <w:rsid w:val="00ea6476"/>
    <w:rPr/>
  </w:style>
  <w:style w:type="character" w:styleId="WW8Num2z1" w:customStyle="1">
    <w:name w:val="WW8Num2z1"/>
    <w:qFormat/>
    <w:rsid w:val="00ea6476"/>
    <w:rPr/>
  </w:style>
  <w:style w:type="character" w:styleId="WW8Num2z3" w:customStyle="1">
    <w:name w:val="WW8Num2z3"/>
    <w:qFormat/>
    <w:rsid w:val="00ea6476"/>
    <w:rPr/>
  </w:style>
  <w:style w:type="character" w:styleId="WW8Num2z4" w:customStyle="1">
    <w:name w:val="WW8Num2z4"/>
    <w:qFormat/>
    <w:rsid w:val="00ea6476"/>
    <w:rPr/>
  </w:style>
  <w:style w:type="character" w:styleId="WW8Num2z5" w:customStyle="1">
    <w:name w:val="WW8Num2z5"/>
    <w:qFormat/>
    <w:rsid w:val="00ea6476"/>
    <w:rPr/>
  </w:style>
  <w:style w:type="character" w:styleId="WW8Num2z6" w:customStyle="1">
    <w:name w:val="WW8Num2z6"/>
    <w:qFormat/>
    <w:rsid w:val="00ea6476"/>
    <w:rPr/>
  </w:style>
  <w:style w:type="character" w:styleId="WW8Num2z7" w:customStyle="1">
    <w:name w:val="WW8Num2z7"/>
    <w:qFormat/>
    <w:rsid w:val="00ea6476"/>
    <w:rPr/>
  </w:style>
  <w:style w:type="character" w:styleId="WW8Num2z8" w:customStyle="1">
    <w:name w:val="WW8Num2z8"/>
    <w:qFormat/>
    <w:rsid w:val="00ea6476"/>
    <w:rPr/>
  </w:style>
  <w:style w:type="character" w:styleId="WW8Num3z0" w:customStyle="1">
    <w:name w:val="WW8Num3z0"/>
    <w:qFormat/>
    <w:rsid w:val="00ea6476"/>
    <w:rPr/>
  </w:style>
  <w:style w:type="character" w:styleId="WW8Num3z1" w:customStyle="1">
    <w:name w:val="WW8Num3z1"/>
    <w:qFormat/>
    <w:rsid w:val="00ea6476"/>
    <w:rPr/>
  </w:style>
  <w:style w:type="character" w:styleId="WW8Num3z2" w:customStyle="1">
    <w:name w:val="WW8Num3z2"/>
    <w:qFormat/>
    <w:rsid w:val="00ea6476"/>
    <w:rPr/>
  </w:style>
  <w:style w:type="character" w:styleId="WW8Num3z3" w:customStyle="1">
    <w:name w:val="WW8Num3z3"/>
    <w:qFormat/>
    <w:rsid w:val="00ea6476"/>
    <w:rPr/>
  </w:style>
  <w:style w:type="character" w:styleId="WW8Num3z4" w:customStyle="1">
    <w:name w:val="WW8Num3z4"/>
    <w:qFormat/>
    <w:rsid w:val="00ea6476"/>
    <w:rPr/>
  </w:style>
  <w:style w:type="character" w:styleId="WW8Num3z5" w:customStyle="1">
    <w:name w:val="WW8Num3z5"/>
    <w:qFormat/>
    <w:rsid w:val="00ea6476"/>
    <w:rPr/>
  </w:style>
  <w:style w:type="character" w:styleId="WW8Num3z6" w:customStyle="1">
    <w:name w:val="WW8Num3z6"/>
    <w:qFormat/>
    <w:rsid w:val="00ea6476"/>
    <w:rPr/>
  </w:style>
  <w:style w:type="character" w:styleId="WW8Num3z7" w:customStyle="1">
    <w:name w:val="WW8Num3z7"/>
    <w:qFormat/>
    <w:rsid w:val="00ea6476"/>
    <w:rPr/>
  </w:style>
  <w:style w:type="character" w:styleId="WW8Num3z8" w:customStyle="1">
    <w:name w:val="WW8Num3z8"/>
    <w:qFormat/>
    <w:rsid w:val="00ea6476"/>
    <w:rPr/>
  </w:style>
  <w:style w:type="character" w:styleId="WW8Num4z0" w:customStyle="1">
    <w:name w:val="WW8Num4z0"/>
    <w:qFormat/>
    <w:rsid w:val="00ea6476"/>
    <w:rPr>
      <w:rFonts w:ascii="Times New Roman" w:hAnsi="Times New Roman" w:eastAsia="Times New Roman" w:cs="Times New Roman"/>
    </w:rPr>
  </w:style>
  <w:style w:type="character" w:styleId="WW8Num4z1" w:customStyle="1">
    <w:name w:val="WW8Num4z1"/>
    <w:qFormat/>
    <w:rsid w:val="00ea6476"/>
    <w:rPr/>
  </w:style>
  <w:style w:type="character" w:styleId="WW8Num4z2" w:customStyle="1">
    <w:name w:val="WW8Num4z2"/>
    <w:qFormat/>
    <w:rsid w:val="00ea6476"/>
    <w:rPr/>
  </w:style>
  <w:style w:type="character" w:styleId="WW8Num4z3" w:customStyle="1">
    <w:name w:val="WW8Num4z3"/>
    <w:qFormat/>
    <w:rsid w:val="00ea6476"/>
    <w:rPr/>
  </w:style>
  <w:style w:type="character" w:styleId="WW8Num4z4" w:customStyle="1">
    <w:name w:val="WW8Num4z4"/>
    <w:qFormat/>
    <w:rsid w:val="00ea6476"/>
    <w:rPr/>
  </w:style>
  <w:style w:type="character" w:styleId="WW8Num4z5" w:customStyle="1">
    <w:name w:val="WW8Num4z5"/>
    <w:qFormat/>
    <w:rsid w:val="00ea6476"/>
    <w:rPr/>
  </w:style>
  <w:style w:type="character" w:styleId="WW8Num4z6" w:customStyle="1">
    <w:name w:val="WW8Num4z6"/>
    <w:qFormat/>
    <w:rsid w:val="00ea6476"/>
    <w:rPr/>
  </w:style>
  <w:style w:type="character" w:styleId="WW8Num4z7" w:customStyle="1">
    <w:name w:val="WW8Num4z7"/>
    <w:qFormat/>
    <w:rsid w:val="00ea6476"/>
    <w:rPr/>
  </w:style>
  <w:style w:type="character" w:styleId="WW8Num4z8" w:customStyle="1">
    <w:name w:val="WW8Num4z8"/>
    <w:qFormat/>
    <w:rsid w:val="00ea6476"/>
    <w:rPr/>
  </w:style>
  <w:style w:type="character" w:styleId="WW8Num5z0" w:customStyle="1">
    <w:name w:val="WW8Num5z0"/>
    <w:qFormat/>
    <w:rsid w:val="00ea6476"/>
    <w:rPr/>
  </w:style>
  <w:style w:type="character" w:styleId="WW8Num5z1" w:customStyle="1">
    <w:name w:val="WW8Num5z1"/>
    <w:qFormat/>
    <w:rsid w:val="00ea6476"/>
    <w:rPr>
      <w:rFonts w:ascii="Times New Roman" w:hAnsi="Times New Roman" w:eastAsia="Times New Roman" w:cs="Times New Roman"/>
    </w:rPr>
  </w:style>
  <w:style w:type="character" w:styleId="WW8Num5z2" w:customStyle="1">
    <w:name w:val="WW8Num5z2"/>
    <w:qFormat/>
    <w:rsid w:val="00ea6476"/>
    <w:rPr/>
  </w:style>
  <w:style w:type="character" w:styleId="WW8Num5z3" w:customStyle="1">
    <w:name w:val="WW8Num5z3"/>
    <w:qFormat/>
    <w:rsid w:val="00ea6476"/>
    <w:rPr/>
  </w:style>
  <w:style w:type="character" w:styleId="WW8Num5z4" w:customStyle="1">
    <w:name w:val="WW8Num5z4"/>
    <w:qFormat/>
    <w:rsid w:val="00ea6476"/>
    <w:rPr/>
  </w:style>
  <w:style w:type="character" w:styleId="WW8Num5z5" w:customStyle="1">
    <w:name w:val="WW8Num5z5"/>
    <w:qFormat/>
    <w:rsid w:val="00ea6476"/>
    <w:rPr/>
  </w:style>
  <w:style w:type="character" w:styleId="WW8Num5z6" w:customStyle="1">
    <w:name w:val="WW8Num5z6"/>
    <w:qFormat/>
    <w:rsid w:val="00ea6476"/>
    <w:rPr/>
  </w:style>
  <w:style w:type="character" w:styleId="WW8Num5z7" w:customStyle="1">
    <w:name w:val="WW8Num5z7"/>
    <w:qFormat/>
    <w:rsid w:val="00ea6476"/>
    <w:rPr/>
  </w:style>
  <w:style w:type="character" w:styleId="WW8Num5z8" w:customStyle="1">
    <w:name w:val="WW8Num5z8"/>
    <w:qFormat/>
    <w:rsid w:val="00ea6476"/>
    <w:rPr/>
  </w:style>
  <w:style w:type="character" w:styleId="WW8Num6z0" w:customStyle="1">
    <w:name w:val="WW8Num6z0"/>
    <w:qFormat/>
    <w:rsid w:val="00ea6476"/>
    <w:rPr>
      <w:b w:val="false"/>
      <w:i w:val="false"/>
    </w:rPr>
  </w:style>
  <w:style w:type="character" w:styleId="WW8Num6z1" w:customStyle="1">
    <w:name w:val="WW8Num6z1"/>
    <w:qFormat/>
    <w:rsid w:val="00ea6476"/>
    <w:rPr/>
  </w:style>
  <w:style w:type="character" w:styleId="WW8Num6z2" w:customStyle="1">
    <w:name w:val="WW8Num6z2"/>
    <w:qFormat/>
    <w:rsid w:val="00ea6476"/>
    <w:rPr>
      <w:rFonts w:ascii="Wingdings" w:hAnsi="Wingdings" w:cs="Wingdings"/>
    </w:rPr>
  </w:style>
  <w:style w:type="character" w:styleId="WW8Num6z3" w:customStyle="1">
    <w:name w:val="WW8Num6z3"/>
    <w:qFormat/>
    <w:rsid w:val="00ea6476"/>
    <w:rPr>
      <w:rFonts w:ascii="Symbol" w:hAnsi="Symbol" w:cs="Symbol"/>
      <w:color w:val="auto"/>
    </w:rPr>
  </w:style>
  <w:style w:type="character" w:styleId="WW8Num7z0" w:customStyle="1">
    <w:name w:val="WW8Num7z0"/>
    <w:qFormat/>
    <w:rsid w:val="00ea6476"/>
    <w:rPr>
      <w:bCs/>
      <w:sz w:val="22"/>
      <w:szCs w:val="22"/>
    </w:rPr>
  </w:style>
  <w:style w:type="character" w:styleId="WW8Num7z1" w:customStyle="1">
    <w:name w:val="WW8Num7z1"/>
    <w:qFormat/>
    <w:rsid w:val="00ea6476"/>
    <w:rPr/>
  </w:style>
  <w:style w:type="character" w:styleId="WW8Num7z2" w:customStyle="1">
    <w:name w:val="WW8Num7z2"/>
    <w:qFormat/>
    <w:rsid w:val="00ea6476"/>
    <w:rPr/>
  </w:style>
  <w:style w:type="character" w:styleId="WW8Num7z3" w:customStyle="1">
    <w:name w:val="WW8Num7z3"/>
    <w:qFormat/>
    <w:rsid w:val="00ea6476"/>
    <w:rPr/>
  </w:style>
  <w:style w:type="character" w:styleId="WW8Num7z4" w:customStyle="1">
    <w:name w:val="WW8Num7z4"/>
    <w:qFormat/>
    <w:rsid w:val="00ea6476"/>
    <w:rPr/>
  </w:style>
  <w:style w:type="character" w:styleId="WW8Num7z5" w:customStyle="1">
    <w:name w:val="WW8Num7z5"/>
    <w:qFormat/>
    <w:rsid w:val="00ea6476"/>
    <w:rPr/>
  </w:style>
  <w:style w:type="character" w:styleId="WW8Num7z6" w:customStyle="1">
    <w:name w:val="WW8Num7z6"/>
    <w:qFormat/>
    <w:rsid w:val="00ea6476"/>
    <w:rPr/>
  </w:style>
  <w:style w:type="character" w:styleId="WW8Num7z7" w:customStyle="1">
    <w:name w:val="WW8Num7z7"/>
    <w:qFormat/>
    <w:rsid w:val="00ea6476"/>
    <w:rPr/>
  </w:style>
  <w:style w:type="character" w:styleId="WW8Num7z8" w:customStyle="1">
    <w:name w:val="WW8Num7z8"/>
    <w:qFormat/>
    <w:rsid w:val="00ea6476"/>
    <w:rPr/>
  </w:style>
  <w:style w:type="character" w:styleId="WW8Num8z0" w:customStyle="1">
    <w:name w:val="WW8Num8z0"/>
    <w:qFormat/>
    <w:rsid w:val="00ea6476"/>
    <w:rPr>
      <w:rFonts w:ascii="Times New Roman" w:hAnsi="Times New Roman" w:eastAsia="Times New Roman" w:cs="Times New Roman"/>
    </w:rPr>
  </w:style>
  <w:style w:type="character" w:styleId="WW8Num8z1" w:customStyle="1">
    <w:name w:val="WW8Num8z1"/>
    <w:qFormat/>
    <w:rsid w:val="00ea6476"/>
    <w:rPr/>
  </w:style>
  <w:style w:type="character" w:styleId="WW8Num8z2" w:customStyle="1">
    <w:name w:val="WW8Num8z2"/>
    <w:qFormat/>
    <w:rsid w:val="00ea6476"/>
    <w:rPr/>
  </w:style>
  <w:style w:type="character" w:styleId="WW8Num8z3" w:customStyle="1">
    <w:name w:val="WW8Num8z3"/>
    <w:qFormat/>
    <w:rsid w:val="00ea6476"/>
    <w:rPr/>
  </w:style>
  <w:style w:type="character" w:styleId="WW8Num8z4" w:customStyle="1">
    <w:name w:val="WW8Num8z4"/>
    <w:qFormat/>
    <w:rsid w:val="00ea6476"/>
    <w:rPr/>
  </w:style>
  <w:style w:type="character" w:styleId="WW8Num8z5" w:customStyle="1">
    <w:name w:val="WW8Num8z5"/>
    <w:qFormat/>
    <w:rsid w:val="00ea6476"/>
    <w:rPr/>
  </w:style>
  <w:style w:type="character" w:styleId="WW8Num8z6" w:customStyle="1">
    <w:name w:val="WW8Num8z6"/>
    <w:qFormat/>
    <w:rsid w:val="00ea6476"/>
    <w:rPr/>
  </w:style>
  <w:style w:type="character" w:styleId="WW8Num8z7" w:customStyle="1">
    <w:name w:val="WW8Num8z7"/>
    <w:qFormat/>
    <w:rsid w:val="00ea6476"/>
    <w:rPr/>
  </w:style>
  <w:style w:type="character" w:styleId="WW8Num8z8" w:customStyle="1">
    <w:name w:val="WW8Num8z8"/>
    <w:qFormat/>
    <w:rsid w:val="00ea6476"/>
    <w:rPr/>
  </w:style>
  <w:style w:type="character" w:styleId="WW8Num9z0" w:customStyle="1">
    <w:name w:val="WW8Num9z0"/>
    <w:qFormat/>
    <w:rsid w:val="00ea6476"/>
    <w:rPr>
      <w:b/>
      <w:bCs/>
      <w:sz w:val="22"/>
      <w:szCs w:val="22"/>
    </w:rPr>
  </w:style>
  <w:style w:type="character" w:styleId="WW8Num9z1" w:customStyle="1">
    <w:name w:val="WW8Num9z1"/>
    <w:qFormat/>
    <w:rsid w:val="00ea6476"/>
    <w:rPr/>
  </w:style>
  <w:style w:type="character" w:styleId="WW8Num9z2" w:customStyle="1">
    <w:name w:val="WW8Num9z2"/>
    <w:qFormat/>
    <w:rsid w:val="00ea6476"/>
    <w:rPr/>
  </w:style>
  <w:style w:type="character" w:styleId="WW8Num9z3" w:customStyle="1">
    <w:name w:val="WW8Num9z3"/>
    <w:qFormat/>
    <w:rsid w:val="00ea6476"/>
    <w:rPr/>
  </w:style>
  <w:style w:type="character" w:styleId="WW8Num9z4" w:customStyle="1">
    <w:name w:val="WW8Num9z4"/>
    <w:qFormat/>
    <w:rsid w:val="00ea6476"/>
    <w:rPr/>
  </w:style>
  <w:style w:type="character" w:styleId="WW8Num9z5" w:customStyle="1">
    <w:name w:val="WW8Num9z5"/>
    <w:qFormat/>
    <w:rsid w:val="00ea6476"/>
    <w:rPr/>
  </w:style>
  <w:style w:type="character" w:styleId="WW8Num9z6" w:customStyle="1">
    <w:name w:val="WW8Num9z6"/>
    <w:qFormat/>
    <w:rsid w:val="00ea6476"/>
    <w:rPr/>
  </w:style>
  <w:style w:type="character" w:styleId="WW8Num9z7" w:customStyle="1">
    <w:name w:val="WW8Num9z7"/>
    <w:qFormat/>
    <w:rsid w:val="00ea6476"/>
    <w:rPr/>
  </w:style>
  <w:style w:type="character" w:styleId="WW8Num9z8" w:customStyle="1">
    <w:name w:val="WW8Num9z8"/>
    <w:qFormat/>
    <w:rsid w:val="00ea6476"/>
    <w:rPr/>
  </w:style>
  <w:style w:type="character" w:styleId="WW8Num10z0" w:customStyle="1">
    <w:name w:val="WW8Num10z0"/>
    <w:qFormat/>
    <w:rsid w:val="00ea6476"/>
    <w:rPr>
      <w:b/>
      <w:i w:val="false"/>
      <w:sz w:val="28"/>
    </w:rPr>
  </w:style>
  <w:style w:type="character" w:styleId="WW8Num10z1" w:customStyle="1">
    <w:name w:val="WW8Num10z1"/>
    <w:qFormat/>
    <w:rsid w:val="00ea6476"/>
    <w:rPr/>
  </w:style>
  <w:style w:type="character" w:styleId="WW8Num10z2" w:customStyle="1">
    <w:name w:val="WW8Num10z2"/>
    <w:qFormat/>
    <w:rsid w:val="00ea6476"/>
    <w:rPr/>
  </w:style>
  <w:style w:type="character" w:styleId="WW8Num10z3" w:customStyle="1">
    <w:name w:val="WW8Num10z3"/>
    <w:qFormat/>
    <w:rsid w:val="00ea6476"/>
    <w:rPr/>
  </w:style>
  <w:style w:type="character" w:styleId="WW8Num10z4" w:customStyle="1">
    <w:name w:val="WW8Num10z4"/>
    <w:qFormat/>
    <w:rsid w:val="00ea6476"/>
    <w:rPr/>
  </w:style>
  <w:style w:type="character" w:styleId="WW8Num10z5" w:customStyle="1">
    <w:name w:val="WW8Num10z5"/>
    <w:qFormat/>
    <w:rsid w:val="00ea6476"/>
    <w:rPr/>
  </w:style>
  <w:style w:type="character" w:styleId="WW8Num10z6" w:customStyle="1">
    <w:name w:val="WW8Num10z6"/>
    <w:qFormat/>
    <w:rsid w:val="00ea6476"/>
    <w:rPr/>
  </w:style>
  <w:style w:type="character" w:styleId="WW8Num10z7" w:customStyle="1">
    <w:name w:val="WW8Num10z7"/>
    <w:qFormat/>
    <w:rsid w:val="00ea6476"/>
    <w:rPr/>
  </w:style>
  <w:style w:type="character" w:styleId="WW8Num10z8" w:customStyle="1">
    <w:name w:val="WW8Num10z8"/>
    <w:qFormat/>
    <w:rsid w:val="00ea6476"/>
    <w:rPr/>
  </w:style>
  <w:style w:type="character" w:styleId="WW8Num11z0" w:customStyle="1">
    <w:name w:val="WW8Num11z0"/>
    <w:qFormat/>
    <w:rsid w:val="00ea6476"/>
    <w:rPr/>
  </w:style>
  <w:style w:type="character" w:styleId="WW8Num11z1" w:customStyle="1">
    <w:name w:val="WW8Num11z1"/>
    <w:qFormat/>
    <w:rsid w:val="00ea6476"/>
    <w:rPr/>
  </w:style>
  <w:style w:type="character" w:styleId="WW8Num11z2" w:customStyle="1">
    <w:name w:val="WW8Num11z2"/>
    <w:qFormat/>
    <w:rsid w:val="00ea6476"/>
    <w:rPr/>
  </w:style>
  <w:style w:type="character" w:styleId="WW8Num11z3" w:customStyle="1">
    <w:name w:val="WW8Num11z3"/>
    <w:qFormat/>
    <w:rsid w:val="00ea6476"/>
    <w:rPr/>
  </w:style>
  <w:style w:type="character" w:styleId="WW8Num11z4" w:customStyle="1">
    <w:name w:val="WW8Num11z4"/>
    <w:qFormat/>
    <w:rsid w:val="00ea6476"/>
    <w:rPr/>
  </w:style>
  <w:style w:type="character" w:styleId="WW8Num11z5" w:customStyle="1">
    <w:name w:val="WW8Num11z5"/>
    <w:qFormat/>
    <w:rsid w:val="00ea6476"/>
    <w:rPr/>
  </w:style>
  <w:style w:type="character" w:styleId="WW8Num11z6" w:customStyle="1">
    <w:name w:val="WW8Num11z6"/>
    <w:qFormat/>
    <w:rsid w:val="00ea6476"/>
    <w:rPr/>
  </w:style>
  <w:style w:type="character" w:styleId="WW8Num11z7" w:customStyle="1">
    <w:name w:val="WW8Num11z7"/>
    <w:qFormat/>
    <w:rsid w:val="00ea6476"/>
    <w:rPr/>
  </w:style>
  <w:style w:type="character" w:styleId="WW8Num11z8" w:customStyle="1">
    <w:name w:val="WW8Num11z8"/>
    <w:qFormat/>
    <w:rsid w:val="00ea6476"/>
    <w:rPr/>
  </w:style>
  <w:style w:type="character" w:styleId="WW8Num12z0" w:customStyle="1">
    <w:name w:val="WW8Num12z0"/>
    <w:qFormat/>
    <w:rsid w:val="00ea6476"/>
    <w:rPr/>
  </w:style>
  <w:style w:type="character" w:styleId="WW8Num12z2" w:customStyle="1">
    <w:name w:val="WW8Num12z2"/>
    <w:qFormat/>
    <w:rsid w:val="00ea6476"/>
    <w:rPr/>
  </w:style>
  <w:style w:type="character" w:styleId="WW8Num12z3" w:customStyle="1">
    <w:name w:val="WW8Num12z3"/>
    <w:qFormat/>
    <w:rsid w:val="00ea6476"/>
    <w:rPr/>
  </w:style>
  <w:style w:type="character" w:styleId="WW8Num12z4" w:customStyle="1">
    <w:name w:val="WW8Num12z4"/>
    <w:qFormat/>
    <w:rsid w:val="00ea6476"/>
    <w:rPr/>
  </w:style>
  <w:style w:type="character" w:styleId="WW8Num12z5" w:customStyle="1">
    <w:name w:val="WW8Num12z5"/>
    <w:qFormat/>
    <w:rsid w:val="00ea6476"/>
    <w:rPr/>
  </w:style>
  <w:style w:type="character" w:styleId="WW8Num12z6" w:customStyle="1">
    <w:name w:val="WW8Num12z6"/>
    <w:qFormat/>
    <w:rsid w:val="00ea6476"/>
    <w:rPr/>
  </w:style>
  <w:style w:type="character" w:styleId="WW8Num12z7" w:customStyle="1">
    <w:name w:val="WW8Num12z7"/>
    <w:qFormat/>
    <w:rsid w:val="00ea6476"/>
    <w:rPr/>
  </w:style>
  <w:style w:type="character" w:styleId="WW8Num12z8" w:customStyle="1">
    <w:name w:val="WW8Num12z8"/>
    <w:qFormat/>
    <w:rsid w:val="00ea6476"/>
    <w:rPr/>
  </w:style>
  <w:style w:type="character" w:styleId="WW8Num13z0" w:customStyle="1">
    <w:name w:val="WW8Num13z0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3z1" w:customStyle="1">
    <w:name w:val="WW8Num13z1"/>
    <w:qFormat/>
    <w:rsid w:val="00ea6476"/>
    <w:rPr/>
  </w:style>
  <w:style w:type="character" w:styleId="WW8Num13z2" w:customStyle="1">
    <w:name w:val="WW8Num13z2"/>
    <w:qFormat/>
    <w:rsid w:val="00ea6476"/>
    <w:rPr>
      <w:sz w:val="22"/>
      <w:szCs w:val="22"/>
    </w:rPr>
  </w:style>
  <w:style w:type="character" w:styleId="WW8Num13z3" w:customStyle="1">
    <w:name w:val="WW8Num13z3"/>
    <w:qFormat/>
    <w:rsid w:val="00ea6476"/>
    <w:rPr/>
  </w:style>
  <w:style w:type="character" w:styleId="WW8Num13z4" w:customStyle="1">
    <w:name w:val="WW8Num13z4"/>
    <w:qFormat/>
    <w:rsid w:val="00ea6476"/>
    <w:rPr/>
  </w:style>
  <w:style w:type="character" w:styleId="WW8Num13z5" w:customStyle="1">
    <w:name w:val="WW8Num13z5"/>
    <w:qFormat/>
    <w:rsid w:val="00ea6476"/>
    <w:rPr/>
  </w:style>
  <w:style w:type="character" w:styleId="WW8Num13z6" w:customStyle="1">
    <w:name w:val="WW8Num13z6"/>
    <w:qFormat/>
    <w:rsid w:val="00ea6476"/>
    <w:rPr/>
  </w:style>
  <w:style w:type="character" w:styleId="WW8Num13z7" w:customStyle="1">
    <w:name w:val="WW8Num13z7"/>
    <w:qFormat/>
    <w:rsid w:val="00ea6476"/>
    <w:rPr/>
  </w:style>
  <w:style w:type="character" w:styleId="WW8Num13z8" w:customStyle="1">
    <w:name w:val="WW8Num13z8"/>
    <w:qFormat/>
    <w:rsid w:val="00ea6476"/>
    <w:rPr/>
  </w:style>
  <w:style w:type="character" w:styleId="WW8Num14z0" w:customStyle="1">
    <w:name w:val="WW8Num14z0"/>
    <w:qFormat/>
    <w:rsid w:val="00ea6476"/>
    <w:rPr/>
  </w:style>
  <w:style w:type="character" w:styleId="WW8Num14z1" w:customStyle="1">
    <w:name w:val="WW8Num14z1"/>
    <w:qFormat/>
    <w:rsid w:val="00ea6476"/>
    <w:rPr/>
  </w:style>
  <w:style w:type="character" w:styleId="WW8Num14z2" w:customStyle="1">
    <w:name w:val="WW8Num14z2"/>
    <w:qFormat/>
    <w:rsid w:val="00ea6476"/>
    <w:rPr/>
  </w:style>
  <w:style w:type="character" w:styleId="WW8Num14z3" w:customStyle="1">
    <w:name w:val="WW8Num14z3"/>
    <w:qFormat/>
    <w:rsid w:val="00ea6476"/>
    <w:rPr/>
  </w:style>
  <w:style w:type="character" w:styleId="WW8Num14z4" w:customStyle="1">
    <w:name w:val="WW8Num14z4"/>
    <w:qFormat/>
    <w:rsid w:val="00ea6476"/>
    <w:rPr/>
  </w:style>
  <w:style w:type="character" w:styleId="WW8Num14z5" w:customStyle="1">
    <w:name w:val="WW8Num14z5"/>
    <w:qFormat/>
    <w:rsid w:val="00ea6476"/>
    <w:rPr/>
  </w:style>
  <w:style w:type="character" w:styleId="WW8Num14z6" w:customStyle="1">
    <w:name w:val="WW8Num14z6"/>
    <w:qFormat/>
    <w:rsid w:val="00ea6476"/>
    <w:rPr/>
  </w:style>
  <w:style w:type="character" w:styleId="WW8Num14z7" w:customStyle="1">
    <w:name w:val="WW8Num14z7"/>
    <w:qFormat/>
    <w:rsid w:val="00ea6476"/>
    <w:rPr/>
  </w:style>
  <w:style w:type="character" w:styleId="WW8Num14z8" w:customStyle="1">
    <w:name w:val="WW8Num14z8"/>
    <w:qFormat/>
    <w:rsid w:val="00ea6476"/>
    <w:rPr/>
  </w:style>
  <w:style w:type="character" w:styleId="WW8Num15z0" w:customStyle="1">
    <w:name w:val="WW8Num15z0"/>
    <w:qFormat/>
    <w:rsid w:val="00ea6476"/>
    <w:rPr>
      <w:bCs/>
      <w:sz w:val="22"/>
      <w:szCs w:val="22"/>
    </w:rPr>
  </w:style>
  <w:style w:type="character" w:styleId="WW8Num15z1" w:customStyle="1">
    <w:name w:val="WW8Num15z1"/>
    <w:qFormat/>
    <w:rsid w:val="00ea6476"/>
    <w:rPr/>
  </w:style>
  <w:style w:type="character" w:styleId="WW8Num15z2" w:customStyle="1">
    <w:name w:val="WW8Num15z2"/>
    <w:qFormat/>
    <w:rsid w:val="00ea6476"/>
    <w:rPr/>
  </w:style>
  <w:style w:type="character" w:styleId="WW8Num15z3" w:customStyle="1">
    <w:name w:val="WW8Num15z3"/>
    <w:qFormat/>
    <w:rsid w:val="00ea6476"/>
    <w:rPr/>
  </w:style>
  <w:style w:type="character" w:styleId="WW8Num15z4" w:customStyle="1">
    <w:name w:val="WW8Num15z4"/>
    <w:qFormat/>
    <w:rsid w:val="00ea6476"/>
    <w:rPr/>
  </w:style>
  <w:style w:type="character" w:styleId="WW8Num15z5" w:customStyle="1">
    <w:name w:val="WW8Num15z5"/>
    <w:qFormat/>
    <w:rsid w:val="00ea6476"/>
    <w:rPr/>
  </w:style>
  <w:style w:type="character" w:styleId="WW8Num15z6" w:customStyle="1">
    <w:name w:val="WW8Num15z6"/>
    <w:qFormat/>
    <w:rsid w:val="00ea6476"/>
    <w:rPr/>
  </w:style>
  <w:style w:type="character" w:styleId="WW8Num15z7" w:customStyle="1">
    <w:name w:val="WW8Num15z7"/>
    <w:qFormat/>
    <w:rsid w:val="00ea6476"/>
    <w:rPr/>
  </w:style>
  <w:style w:type="character" w:styleId="WW8Num15z8" w:customStyle="1">
    <w:name w:val="WW8Num15z8"/>
    <w:qFormat/>
    <w:rsid w:val="00ea6476"/>
    <w:rPr/>
  </w:style>
  <w:style w:type="character" w:styleId="WW8Num16z0" w:customStyle="1">
    <w:name w:val="WW8Num16z0"/>
    <w:qFormat/>
    <w:rsid w:val="00ea6476"/>
    <w:rPr>
      <w:bCs/>
      <w:sz w:val="22"/>
      <w:szCs w:val="22"/>
    </w:rPr>
  </w:style>
  <w:style w:type="character" w:styleId="WW8Num16z1" w:customStyle="1">
    <w:name w:val="WW8Num16z1"/>
    <w:qFormat/>
    <w:rsid w:val="00ea6476"/>
    <w:rPr/>
  </w:style>
  <w:style w:type="character" w:styleId="WW8Num16z2" w:customStyle="1">
    <w:name w:val="WW8Num16z2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6z3" w:customStyle="1">
    <w:name w:val="WW8Num16z3"/>
    <w:qFormat/>
    <w:rsid w:val="00ea6476"/>
    <w:rPr/>
  </w:style>
  <w:style w:type="character" w:styleId="WW8Num16z4" w:customStyle="1">
    <w:name w:val="WW8Num16z4"/>
    <w:qFormat/>
    <w:rsid w:val="00ea6476"/>
    <w:rPr/>
  </w:style>
  <w:style w:type="character" w:styleId="WW8Num16z5" w:customStyle="1">
    <w:name w:val="WW8Num16z5"/>
    <w:qFormat/>
    <w:rsid w:val="00ea6476"/>
    <w:rPr/>
  </w:style>
  <w:style w:type="character" w:styleId="WW8Num16z6" w:customStyle="1">
    <w:name w:val="WW8Num16z6"/>
    <w:qFormat/>
    <w:rsid w:val="00ea6476"/>
    <w:rPr/>
  </w:style>
  <w:style w:type="character" w:styleId="WW8Num16z7" w:customStyle="1">
    <w:name w:val="WW8Num16z7"/>
    <w:qFormat/>
    <w:rsid w:val="00ea6476"/>
    <w:rPr/>
  </w:style>
  <w:style w:type="character" w:styleId="WW8Num16z8" w:customStyle="1">
    <w:name w:val="WW8Num16z8"/>
    <w:qFormat/>
    <w:rsid w:val="00ea6476"/>
    <w:rPr/>
  </w:style>
  <w:style w:type="character" w:styleId="Standardnpsmoodstavce1" w:customStyle="1">
    <w:name w:val="Standardní písmo odstavce1"/>
    <w:qFormat/>
    <w:rsid w:val="00ea6476"/>
    <w:rPr/>
  </w:style>
  <w:style w:type="character" w:styleId="Pagenumber">
    <w:name w:val="page number"/>
    <w:basedOn w:val="Standardnpsmoodstavce1"/>
    <w:qFormat/>
    <w:rsid w:val="00ea6476"/>
    <w:rPr/>
  </w:style>
  <w:style w:type="character" w:styleId="Odkaznakoment1" w:customStyle="1">
    <w:name w:val="Odkaz na komentář1"/>
    <w:basedOn w:val="Standardnpsmoodstavce1"/>
    <w:qFormat/>
    <w:rsid w:val="00ea6476"/>
    <w:rPr>
      <w:sz w:val="16"/>
      <w:szCs w:val="16"/>
    </w:rPr>
  </w:style>
  <w:style w:type="character" w:styleId="CommentTextChar" w:customStyle="1">
    <w:name w:val="Comment Text Char"/>
    <w:basedOn w:val="Standardnpsmoodstavce1"/>
    <w:qFormat/>
    <w:rsid w:val="00ea6476"/>
    <w:rPr>
      <w:lang w:val="cs-CZ" w:bidi="ar-SA"/>
    </w:rPr>
  </w:style>
  <w:style w:type="character" w:styleId="Slovndk">
    <w:name w:val="Číslování řádků"/>
    <w:rPr/>
  </w:style>
  <w:style w:type="paragraph" w:styleId="Nadpis" w:customStyle="1">
    <w:name w:val="Nadpis"/>
    <w:basedOn w:val="Normal"/>
    <w:next w:val="Tlotextu"/>
    <w:qFormat/>
    <w:rsid w:val="00ea6476"/>
    <w:pPr>
      <w:jc w:val="center"/>
    </w:pPr>
    <w:rPr>
      <w:rFonts w:ascii="Arial" w:hAnsi="Arial" w:cs="Arial"/>
      <w:b/>
      <w:bCs/>
    </w:rPr>
  </w:style>
  <w:style w:type="paragraph" w:styleId="Tlotextu">
    <w:name w:val="Body Text"/>
    <w:basedOn w:val="Normal"/>
    <w:rsid w:val="00ea6476"/>
    <w:pPr/>
    <w:rPr>
      <w:color w:val="000000"/>
      <w:szCs w:val="20"/>
    </w:rPr>
  </w:style>
  <w:style w:type="paragraph" w:styleId="Seznam">
    <w:name w:val="List"/>
    <w:basedOn w:val="Normal"/>
    <w:rsid w:val="00ea6476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ea6476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ea6476"/>
    <w:pPr>
      <w:suppressLineNumbers/>
      <w:spacing w:before="120" w:after="120"/>
    </w:pPr>
    <w:rPr>
      <w:rFonts w:cs="Arial"/>
      <w:i/>
      <w:iCs/>
    </w:rPr>
  </w:style>
  <w:style w:type="paragraph" w:styleId="Odsazentlatextu">
    <w:name w:val="Body Text Indent"/>
    <w:basedOn w:val="Normal"/>
    <w:rsid w:val="00ea6476"/>
    <w:pPr>
      <w:ind w:left="1776" w:hanging="0"/>
    </w:pPr>
    <w:rPr>
      <w:rFonts w:ascii="Arial" w:hAnsi="Arial" w:cs="Arial"/>
    </w:rPr>
  </w:style>
  <w:style w:type="paragraph" w:styleId="Zkladntextodsazen21" w:customStyle="1">
    <w:name w:val="Základní text odsazený 21"/>
    <w:basedOn w:val="Normal"/>
    <w:qFormat/>
    <w:rsid w:val="00ea6476"/>
    <w:pPr>
      <w:ind w:left="708" w:hanging="0"/>
    </w:pPr>
    <w:rPr>
      <w:rFonts w:ascii="Arial" w:hAnsi="Arial" w:cs="Arial"/>
    </w:rPr>
  </w:style>
  <w:style w:type="paragraph" w:styleId="Zkladntextodsazen31" w:customStyle="1">
    <w:name w:val="Základní text odsazený 31"/>
    <w:basedOn w:val="Normal"/>
    <w:qFormat/>
    <w:rsid w:val="00ea6476"/>
    <w:pPr>
      <w:ind w:left="1416" w:hanging="0"/>
    </w:pPr>
    <w:rPr>
      <w:rFonts w:ascii="Arial" w:hAnsi="Arial" w:cs="Arial"/>
    </w:rPr>
  </w:style>
  <w:style w:type="paragraph" w:styleId="Zkladntext22" w:customStyle="1">
    <w:name w:val="Základní text 22"/>
    <w:basedOn w:val="Normal"/>
    <w:qFormat/>
    <w:rsid w:val="00ea6476"/>
    <w:pPr/>
    <w:rPr>
      <w:szCs w:val="20"/>
    </w:rPr>
  </w:style>
  <w:style w:type="paragraph" w:styleId="Textkomente1" w:customStyle="1">
    <w:name w:val="Text komentáře1"/>
    <w:basedOn w:val="Normal"/>
    <w:qFormat/>
    <w:rsid w:val="00ea6476"/>
    <w:pPr/>
    <w:rPr>
      <w:sz w:val="20"/>
      <w:szCs w:val="20"/>
    </w:rPr>
  </w:style>
  <w:style w:type="paragraph" w:styleId="Textvbloku1" w:customStyle="1">
    <w:name w:val="Text v bloku1"/>
    <w:basedOn w:val="Normal"/>
    <w:qFormat/>
    <w:rsid w:val="00ea6476"/>
    <w:pPr>
      <w:tabs>
        <w:tab w:val="clear" w:pos="709"/>
        <w:tab w:val="left" w:pos="530" w:leader="none"/>
      </w:tabs>
      <w:ind w:left="530" w:right="110" w:hanging="0"/>
      <w:jc w:val="both"/>
    </w:pPr>
    <w:rPr>
      <w:rFonts w:ascii="Arial" w:hAnsi="Arial" w:cs="Arial"/>
      <w:sz w:val="20"/>
      <w:szCs w:val="20"/>
    </w:rPr>
  </w:style>
  <w:style w:type="paragraph" w:styleId="Normln" w:customStyle="1">
    <w:name w:val="normální"/>
    <w:basedOn w:val="Normal"/>
    <w:qFormat/>
    <w:rsid w:val="00ea6476"/>
    <w:pPr>
      <w:jc w:val="both"/>
    </w:pPr>
    <w:rPr>
      <w:rFonts w:ascii="Arial" w:hAnsi="Arial" w:cs="Arial"/>
      <w:szCs w:val="20"/>
    </w:rPr>
  </w:style>
  <w:style w:type="paragraph" w:styleId="Smlouva" w:customStyle="1">
    <w:name w:val="Smlouva"/>
    <w:qFormat/>
    <w:rsid w:val="00ea6476"/>
    <w:pPr>
      <w:widowControl w:val="false"/>
      <w:suppressAutoHyphens w:val="true"/>
      <w:bidi w:val="0"/>
      <w:spacing w:before="0" w:after="120"/>
      <w:jc w:val="center"/>
    </w:pPr>
    <w:rPr>
      <w:rFonts w:ascii="Times New Roman" w:hAnsi="Times New Roman" w:eastAsia="Times New Roman" w:cs="Times New Roman"/>
      <w:b/>
      <w:color w:val="FF0000"/>
      <w:kern w:val="0"/>
      <w:sz w:val="36"/>
      <w:szCs w:val="20"/>
      <w:lang w:val="cs-CZ" w:eastAsia="zh-CN" w:bidi="ar-SA"/>
    </w:rPr>
  </w:style>
  <w:style w:type="paragraph" w:styleId="Bodsmlouvy21" w:customStyle="1">
    <w:name w:val="Bod smlouvy - 2.1"/>
    <w:qFormat/>
    <w:rsid w:val="00ea6476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000000"/>
      <w:kern w:val="0"/>
      <w:sz w:val="22"/>
      <w:szCs w:val="20"/>
      <w:lang w:val="cs-CZ" w:eastAsia="zh-CN" w:bidi="ar-SA"/>
    </w:rPr>
  </w:style>
  <w:style w:type="paragraph" w:styleId="Lnek" w:customStyle="1">
    <w:name w:val="Článek"/>
    <w:basedOn w:val="Normal"/>
    <w:next w:val="Bodsmlouvy21"/>
    <w:qFormat/>
    <w:rsid w:val="00ea6476"/>
    <w:pPr>
      <w:tabs>
        <w:tab w:val="clear" w:pos="709"/>
        <w:tab w:val="left" w:pos="720" w:leader="none"/>
      </w:tabs>
      <w:spacing w:before="360" w:after="360"/>
      <w:ind w:left="432" w:hanging="432"/>
      <w:jc w:val="center"/>
    </w:pPr>
    <w:rPr>
      <w:b/>
      <w:color w:val="0000FF"/>
      <w:sz w:val="28"/>
      <w:szCs w:val="20"/>
    </w:rPr>
  </w:style>
  <w:style w:type="paragraph" w:styleId="Bodsmlouvy211" w:customStyle="1">
    <w:name w:val="Bod smlouvy - 2.1.1"/>
    <w:basedOn w:val="Bodsmlouvy21"/>
    <w:qFormat/>
    <w:rsid w:val="00ea6476"/>
    <w:pPr>
      <w:tabs>
        <w:tab w:val="clear" w:pos="709"/>
        <w:tab w:val="left" w:pos="360" w:leader="none"/>
        <w:tab w:val="left" w:pos="1134" w:leader="none"/>
        <w:tab w:val="right" w:pos="9356" w:leader="none"/>
      </w:tabs>
      <w:spacing w:before="0" w:after="60"/>
      <w:ind w:left="360" w:hanging="360"/>
    </w:pPr>
    <w:rPr/>
  </w:style>
  <w:style w:type="paragraph" w:styleId="StyllnekPed30b" w:customStyle="1">
    <w:name w:val="Styl Článek + Před:  30 b."/>
    <w:basedOn w:val="Lnek"/>
    <w:qFormat/>
    <w:rsid w:val="00ea6476"/>
    <w:pPr>
      <w:spacing w:before="600" w:after="360"/>
    </w:pPr>
    <w:rPr>
      <w:bCs/>
    </w:rPr>
  </w:style>
  <w:style w:type="paragraph" w:styleId="Nzev1" w:customStyle="1">
    <w:name w:val="Název1"/>
    <w:basedOn w:val="Normal"/>
    <w:qFormat/>
    <w:rsid w:val="00ea6476"/>
    <w:pPr>
      <w:spacing w:lineRule="auto" w:line="288" w:before="0" w:after="120"/>
      <w:ind w:firstLine="709"/>
    </w:pPr>
    <w:rPr>
      <w:shadow/>
      <w:szCs w:val="20"/>
      <w:lang w:eastAsia="cs-CZ"/>
    </w:rPr>
  </w:style>
  <w:style w:type="paragraph" w:styleId="Zkladntext31" w:customStyle="1">
    <w:name w:val="Základní text 31"/>
    <w:basedOn w:val="Normal"/>
    <w:qFormat/>
    <w:rsid w:val="00ea6476"/>
    <w:pPr>
      <w:spacing w:before="120" w:after="0"/>
      <w:jc w:val="center"/>
    </w:pPr>
    <w:rPr>
      <w:rFonts w:ascii="Arial Black" w:hAnsi="Arial Black" w:cs="Arial Black"/>
      <w:b/>
      <w:bCs/>
      <w:caps/>
      <w:sz w:val="36"/>
    </w:rPr>
  </w:style>
  <w:style w:type="paragraph" w:styleId="AAOdstavecChar" w:customStyle="1">
    <w:name w:val="AA_Odstavec Char"/>
    <w:basedOn w:val="Normal"/>
    <w:qFormat/>
    <w:rsid w:val="00ea6476"/>
    <w:pPr>
      <w:jc w:val="both"/>
    </w:pPr>
    <w:rPr>
      <w:rFonts w:ascii="Arial" w:hAnsi="Arial" w:cs="Arial"/>
      <w:sz w:val="22"/>
      <w:szCs w:val="20"/>
    </w:rPr>
  </w:style>
  <w:style w:type="paragraph" w:styleId="AAodsazen" w:customStyle="1">
    <w:name w:val="AA_odsazení"/>
    <w:basedOn w:val="Normal"/>
    <w:qFormat/>
    <w:rsid w:val="00ea6476"/>
    <w:pPr>
      <w:tabs>
        <w:tab w:val="clear" w:pos="709"/>
        <w:tab w:val="left" w:pos="1140" w:leader="none"/>
        <w:tab w:val="right" w:pos="7371" w:leader="dot"/>
      </w:tabs>
      <w:spacing w:before="120" w:after="0"/>
      <w:ind w:left="1140" w:hanging="360"/>
      <w:jc w:val="both"/>
    </w:pPr>
    <w:rPr>
      <w:rFonts w:ascii="Arial" w:hAnsi="Arial" w:cs="Arial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5">
    <w:name w:val="TOC 5"/>
    <w:basedOn w:val="Normal"/>
    <w:next w:val="Normal"/>
    <w:rsid w:val="00ea6476"/>
    <w:pPr>
      <w:ind w:left="800" w:hanging="0"/>
    </w:pPr>
    <w:rPr>
      <w:sz w:val="20"/>
      <w:szCs w:val="21"/>
    </w:rPr>
  </w:style>
  <w:style w:type="paragraph" w:styleId="Rozvrendokumentu1" w:customStyle="1">
    <w:name w:val="Rozvržení dokumentu1"/>
    <w:basedOn w:val="Normal"/>
    <w:qFormat/>
    <w:rsid w:val="00ea6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6">
    <w:name w:val="TOC 6"/>
    <w:basedOn w:val="Normal"/>
    <w:next w:val="Normal"/>
    <w:rsid w:val="00ea6476"/>
    <w:pPr>
      <w:ind w:left="1000" w:hanging="0"/>
    </w:pPr>
    <w:rPr>
      <w:sz w:val="20"/>
      <w:szCs w:val="21"/>
    </w:rPr>
  </w:style>
  <w:style w:type="paragraph" w:styleId="Styl11bPed6b" w:customStyle="1">
    <w:name w:val="Styl 11 b. Před:  6 b."/>
    <w:basedOn w:val="Normal"/>
    <w:next w:val="Tlotextu"/>
    <w:qFormat/>
    <w:rsid w:val="00ea6476"/>
    <w:pPr>
      <w:spacing w:before="120" w:after="0"/>
    </w:pPr>
    <w:rPr>
      <w:sz w:val="22"/>
      <w:szCs w:val="20"/>
    </w:rPr>
  </w:style>
  <w:style w:type="paragraph" w:styleId="BalloonText">
    <w:name w:val="Balloon Text"/>
    <w:basedOn w:val="Normal"/>
    <w:qFormat/>
    <w:rsid w:val="00ea6476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Textkomente1"/>
    <w:next w:val="Textkomente1"/>
    <w:qFormat/>
    <w:rsid w:val="00ea6476"/>
    <w:pPr/>
    <w:rPr>
      <w:b/>
      <w:bCs/>
    </w:rPr>
  </w:style>
  <w:style w:type="paragraph" w:styleId="Zhlav">
    <w:name w:val="Head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kladntext21" w:customStyle="1">
    <w:name w:val="Základní text 21"/>
    <w:basedOn w:val="Normal"/>
    <w:qFormat/>
    <w:rsid w:val="00ea6476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LibreOffice/7.2.7.2$Windows_X86_64 LibreOffice_project/8d71d29d553c0f7dcbfa38fbfda25ee34cce99a2</Application>
  <AppVersion>15.0000</AppVersion>
  <Pages>1</Pages>
  <Words>212</Words>
  <Characters>1381</Characters>
  <CharactersWithSpaces>1682</CharactersWithSpaces>
  <Paragraphs>24</Paragraphs>
  <Company>Město Nové Město na Moravě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2021-01-25T12:58:00Z</dcterms:created>
  <dc:creator>Ing. Petr Vrbka</dc:creator>
  <dc:description/>
  <dc:language>cs-CZ</dc:language>
  <cp:lastModifiedBy/>
  <cp:lastPrinted>2017-11-29T12:01:00Z</cp:lastPrinted>
  <dcterms:modified xsi:type="dcterms:W3CDTF">2025-03-19T09:34:36Z</dcterms:modified>
  <cp:revision>10</cp:revision>
  <dc:subject/>
  <dc:title>Struktura Českých stavebních standardů v oblasti uzavírání smluv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